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4D644C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80170B">
        <w:rPr>
          <w:rStyle w:val="Strong"/>
          <w:b/>
          <w:bCs w:val="0"/>
          <w:sz w:val="24"/>
          <w:szCs w:val="24"/>
        </w:rPr>
        <w:t>46-G0</w:t>
      </w:r>
      <w:r w:rsidR="002F0B33">
        <w:rPr>
          <w:rStyle w:val="Strong"/>
          <w:b/>
          <w:bCs w:val="0"/>
          <w:sz w:val="24"/>
          <w:szCs w:val="24"/>
        </w:rPr>
        <w:t>01</w:t>
      </w:r>
      <w:r w:rsidR="0080170B">
        <w:rPr>
          <w:rStyle w:val="Strong"/>
          <w:b/>
          <w:bCs w:val="0"/>
          <w:sz w:val="24"/>
          <w:szCs w:val="24"/>
        </w:rPr>
        <w:t>-2</w:t>
      </w:r>
      <w:r w:rsidR="002F0B33">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5E13D761"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w:t>
            </w:r>
            <w:r w:rsidR="00C87552">
              <w:rPr>
                <w:rFonts w:asciiTheme="minorHAnsi" w:hAnsiTheme="minorHAnsi"/>
                <w:sz w:val="22"/>
                <w:szCs w:val="22"/>
              </w:rPr>
              <w:t>nce in manufacturing the similar product in the market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A3A88F1" w14:textId="6486BF8A" w:rsidR="00C87552" w:rsidRPr="00C66DC8" w:rsidRDefault="00C87552"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Providing of spare parts within a life span of 10 years</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4C15556C"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370346FD"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00E71CEB">
        <w:rPr>
          <w:rFonts w:ascii="Calibri" w:hAnsi="Calibri"/>
          <w:b/>
          <w:lang w:val="en-GB"/>
        </w:rPr>
        <w:t>lc</w:t>
      </w:r>
      <w:r w:rsidRPr="00DF2302">
        <w:rPr>
          <w:rFonts w:ascii="Calibri" w:hAnsi="Calibri"/>
          <w:b/>
          <w:lang w:val="en-GB"/>
        </w:rPr>
        <w:t xml:space="preserve"> / </w:t>
      </w:r>
      <w:r w:rsidR="00E71CEB">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5753DC">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9572" w14:textId="77777777" w:rsidR="005753DC" w:rsidRDefault="005753DC">
      <w:r>
        <w:separator/>
      </w:r>
    </w:p>
  </w:endnote>
  <w:endnote w:type="continuationSeparator" w:id="0">
    <w:p w14:paraId="7EFC9B58" w14:textId="77777777" w:rsidR="005753DC" w:rsidRDefault="00575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974C8" w:rsidRPr="008974C8">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974C8" w:rsidRPr="008974C8">
      <w:rPr>
        <w:noProof/>
        <w:color w:val="17365D" w:themeColor="text2" w:themeShade="BF"/>
        <w:lang w:val="sv-SE"/>
      </w:rPr>
      <w:t>4</w:t>
    </w:r>
    <w:r>
      <w:rPr>
        <w:color w:val="17365D" w:themeColor="text2" w:themeShade="BF"/>
      </w:rPr>
      <w:fldChar w:fldCharType="end"/>
    </w:r>
  </w:p>
  <w:p w14:paraId="213B5D63" w14:textId="73F33E4D" w:rsidR="00D15CF2" w:rsidRDefault="004878F3" w:rsidP="004878F3">
    <w:pPr>
      <w:pStyle w:val="Footer"/>
    </w:pPr>
    <w:r>
      <w:fldChar w:fldCharType="begin"/>
    </w:r>
    <w:r>
      <w:instrText xml:space="preserve"> DATE \@ "yyyy-MM-dd" </w:instrText>
    </w:r>
    <w:r>
      <w:fldChar w:fldCharType="separate"/>
    </w:r>
    <w:r w:rsidR="00E71CEB">
      <w:rPr>
        <w:noProof/>
      </w:rPr>
      <w:t>2024-01-15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EC47B" w14:textId="77777777" w:rsidR="005753DC" w:rsidRDefault="005753DC">
      <w:r>
        <w:separator/>
      </w:r>
    </w:p>
  </w:footnote>
  <w:footnote w:type="continuationSeparator" w:id="0">
    <w:p w14:paraId="2C146260" w14:textId="77777777" w:rsidR="005753DC" w:rsidRDefault="00575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93193ED"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56588442">
    <w:abstractNumId w:val="2"/>
  </w:num>
  <w:num w:numId="2" w16cid:durableId="128254608">
    <w:abstractNumId w:val="9"/>
  </w:num>
  <w:num w:numId="3" w16cid:durableId="516236833">
    <w:abstractNumId w:val="8"/>
  </w:num>
  <w:num w:numId="4" w16cid:durableId="1436244197">
    <w:abstractNumId w:val="7"/>
  </w:num>
  <w:num w:numId="5" w16cid:durableId="2064021098">
    <w:abstractNumId w:val="0"/>
  </w:num>
  <w:num w:numId="6" w16cid:durableId="69040115">
    <w:abstractNumId w:val="5"/>
  </w:num>
  <w:num w:numId="7" w16cid:durableId="986126081">
    <w:abstractNumId w:val="1"/>
  </w:num>
  <w:num w:numId="8" w16cid:durableId="895359846">
    <w:abstractNumId w:val="4"/>
  </w:num>
  <w:num w:numId="9" w16cid:durableId="746729025">
    <w:abstractNumId w:val="3"/>
  </w:num>
  <w:num w:numId="10" w16cid:durableId="727844508">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0B33"/>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3DC"/>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105"/>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70B"/>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4C8"/>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355"/>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A90"/>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552"/>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1CE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EE821D-46F8-41CB-B4B3-B7FF323057DE}">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711</Words>
  <Characters>4057</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2016-10-18T02:57:00Z</cp:lastPrinted>
  <dcterms:created xsi:type="dcterms:W3CDTF">2023-10-31T01:19:00Z</dcterms:created>
  <dcterms:modified xsi:type="dcterms:W3CDTF">2024-01-15T02:50:00Z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